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674" w:rsidRDefault="00EB6674" w:rsidP="00EB6674">
      <w:pPr>
        <w:rPr>
          <w:rStyle w:val="a3"/>
          <w:rFonts w:ascii="Roboto" w:hAnsi="Roboto"/>
          <w:color w:val="000000"/>
          <w:shd w:val="clear" w:color="auto" w:fill="FFFFFF"/>
        </w:rPr>
      </w:pPr>
      <w:bookmarkStart w:id="0" w:name="_GoBack"/>
      <w:r>
        <w:rPr>
          <w:rFonts w:ascii="Roboto" w:eastAsia="Times New Roman" w:hAnsi="Roboto" w:cs="Times New Roman"/>
          <w:b/>
          <w:bCs/>
          <w:noProof/>
          <w:color w:val="000000"/>
          <w:sz w:val="30"/>
          <w:szCs w:val="24"/>
          <w:shd w:val="clear" w:color="auto" w:fill="FFFFFF"/>
          <w:lang w:eastAsia="ru-RU"/>
        </w:rPr>
        <w:drawing>
          <wp:anchor distT="0" distB="0" distL="114300" distR="114300" simplePos="0" relativeHeight="251659264" behindDoc="0" locked="0" layoutInCell="1" allowOverlap="1" wp14:anchorId="3D6EBB59" wp14:editId="5C161401">
            <wp:simplePos x="0" y="0"/>
            <wp:positionH relativeFrom="margin">
              <wp:align>center</wp:align>
            </wp:positionH>
            <wp:positionV relativeFrom="paragraph">
              <wp:posOffset>-400685</wp:posOffset>
            </wp:positionV>
            <wp:extent cx="1002889" cy="690880"/>
            <wp:effectExtent l="0" t="0" r="0" b="0"/>
            <wp:wrapNone/>
            <wp:docPr id="31" name="Рисунок 31" descr="C:\Users\kda\AppData\Local\Microsoft\Windows\INetCache\Content.Word\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kda\AppData\Local\Microsoft\Windows\INetCache\Content.Word\логотип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03" t="24193" r="14516" b="258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889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EB6674" w:rsidRDefault="00EB6674" w:rsidP="00EB6674">
      <w:r>
        <w:rPr>
          <w:rStyle w:val="a3"/>
          <w:rFonts w:ascii="Roboto" w:hAnsi="Roboto"/>
          <w:color w:val="000000"/>
          <w:shd w:val="clear" w:color="auto" w:fill="FFFFFF"/>
        </w:rPr>
        <w:t>Задолженность</w:t>
      </w:r>
      <w:r>
        <w:rPr>
          <w:rFonts w:ascii="Roboto" w:hAnsi="Roboto"/>
          <w:color w:val="000000"/>
          <w:shd w:val="clear" w:color="auto" w:fill="FFFFFF"/>
        </w:rPr>
        <w:t xml:space="preserve"> по капитальному ремонту на сегодняшний день </w:t>
      </w:r>
      <w:r>
        <w:rPr>
          <w:rStyle w:val="a3"/>
          <w:rFonts w:ascii="Roboto" w:hAnsi="Roboto"/>
          <w:color w:val="000000"/>
          <w:shd w:val="clear" w:color="auto" w:fill="FFFFFF"/>
        </w:rPr>
        <w:t xml:space="preserve">числится </w:t>
      </w:r>
      <w:r>
        <w:rPr>
          <w:rFonts w:ascii="Roboto" w:hAnsi="Roboto"/>
          <w:color w:val="000000"/>
          <w:shd w:val="clear" w:color="auto" w:fill="FFFFFF"/>
        </w:rPr>
        <w:t>как за собственниками жилых, так и нежилых помещений.</w:t>
      </w:r>
      <w:r>
        <w:rPr>
          <w:rFonts w:ascii="Roboto" w:hAnsi="Roboto"/>
          <w:color w:val="000000"/>
        </w:rPr>
        <w:br/>
      </w:r>
      <w:r>
        <w:rPr>
          <w:rFonts w:ascii="Roboto" w:hAnsi="Roboto"/>
          <w:color w:val="000000"/>
        </w:rPr>
        <w:br/>
      </w:r>
      <w:r>
        <w:rPr>
          <w:rStyle w:val="a3"/>
          <w:rFonts w:ascii="Roboto" w:hAnsi="Roboto"/>
          <w:color w:val="000000"/>
          <w:shd w:val="clear" w:color="auto" w:fill="FFFFFF"/>
        </w:rPr>
        <w:t>Фонд капремонта настоятельно рекомендует</w:t>
      </w:r>
      <w:r>
        <w:rPr>
          <w:rFonts w:ascii="Roboto" w:hAnsi="Roboto"/>
          <w:color w:val="000000"/>
          <w:shd w:val="clear" w:color="auto" w:fill="FFFFFF"/>
        </w:rPr>
        <w:t> перед покупкой недвижимости проверять наличие или отсутствие долгов</w:t>
      </w:r>
    </w:p>
    <w:p w:rsidR="00EB6674" w:rsidRDefault="00EB6674" w:rsidP="00EB6674">
      <w:pPr>
        <w:shd w:val="clear" w:color="auto" w:fill="FFFFFF"/>
        <w:textAlignment w:val="bottom"/>
        <w:rPr>
          <w:rFonts w:ascii="Roboto" w:hAnsi="Roboto"/>
          <w:color w:val="000000"/>
        </w:rPr>
      </w:pPr>
      <w:r>
        <w:rPr>
          <w:rFonts w:ascii="Roboto" w:hAnsi="Roboto"/>
          <w:noProof/>
          <w:color w:val="000000"/>
          <w:lang w:eastAsia="ru-RU"/>
        </w:rPr>
        <w:drawing>
          <wp:inline distT="0" distB="0" distL="0" distR="0" wp14:anchorId="1C738D7C" wp14:editId="18078A71">
            <wp:extent cx="9525" cy="9525"/>
            <wp:effectExtent l="0" t="0" r="0" b="0"/>
            <wp:docPr id="8" name="Рисунок 8" descr="❗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❗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Roboto" w:hAnsi="Roboto"/>
          <w:color w:val="000000"/>
        </w:rPr>
        <w:br/>
      </w:r>
      <w:r>
        <w:rPr>
          <w:rStyle w:val="a3"/>
          <w:rFonts w:ascii="Roboto" w:hAnsi="Roboto"/>
          <w:color w:val="000000"/>
          <w:shd w:val="clear" w:color="auto" w:fill="FFFFFF"/>
        </w:rPr>
        <w:t>Согласно ч. 3 ст. 158 ЖК РФ</w:t>
      </w:r>
      <w:r>
        <w:rPr>
          <w:rFonts w:ascii="Roboto" w:hAnsi="Roboto"/>
          <w:color w:val="000000"/>
          <w:shd w:val="clear" w:color="auto" w:fill="FFFFFF"/>
        </w:rPr>
        <w:t>, при переходе права собственности на помещение в многоквартирном доме к новому владельцу переходит и долг по взносам прежнего собственника.</w:t>
      </w:r>
      <w:r>
        <w:rPr>
          <w:rFonts w:ascii="Roboto" w:hAnsi="Roboto"/>
          <w:color w:val="000000"/>
        </w:rPr>
        <w:br/>
      </w:r>
      <w:r>
        <w:rPr>
          <w:rFonts w:ascii="Roboto" w:hAnsi="Roboto"/>
          <w:color w:val="000000"/>
        </w:rPr>
        <w:br/>
      </w:r>
      <w:r>
        <w:rPr>
          <w:rStyle w:val="a3"/>
          <w:rFonts w:ascii="Roboto" w:hAnsi="Roboto"/>
          <w:color w:val="000000"/>
          <w:shd w:val="clear" w:color="auto" w:fill="FFFFFF"/>
        </w:rPr>
        <w:t xml:space="preserve">Вопрос с задолженностью всегда можно решить без суда. </w:t>
      </w:r>
      <w:r>
        <w:rPr>
          <w:rFonts w:ascii="Roboto" w:hAnsi="Roboto"/>
          <w:color w:val="000000"/>
          <w:shd w:val="clear" w:color="auto" w:fill="FFFFFF"/>
        </w:rPr>
        <w:t>В случае невозможности оплаты образовавшейся суммы задолженности единовременно, региональный оператор имеет возможность предоставить рассрочку по погашению задолженности по оплате взносов на капитальный ремонт сроком до 12 месяцев.</w:t>
      </w:r>
      <w:r>
        <w:rPr>
          <w:rFonts w:ascii="Roboto" w:hAnsi="Roboto"/>
          <w:color w:val="000000"/>
        </w:rPr>
        <w:br/>
      </w:r>
      <w:r>
        <w:rPr>
          <w:rFonts w:ascii="Roboto" w:hAnsi="Roboto"/>
          <w:color w:val="000000"/>
        </w:rPr>
        <w:br/>
      </w:r>
      <w:r>
        <w:rPr>
          <w:rFonts w:ascii="Roboto" w:hAnsi="Roboto"/>
          <w:color w:val="000000"/>
          <w:shd w:val="clear" w:color="auto" w:fill="FFFFFF"/>
        </w:rPr>
        <w:t>Для этого Вам необходимо обратиться в адрес регионального оператора (400074, г. Волгоград, ул. Козловская, д. 32 А) или на электронную почту </w:t>
      </w:r>
      <w:hyperlink r:id="rId6" w:tgtFrame="_blank" w:history="1">
        <w:r>
          <w:rPr>
            <w:rStyle w:val="a4"/>
            <w:rFonts w:ascii="Roboto" w:hAnsi="Roboto"/>
            <w:shd w:val="clear" w:color="auto" w:fill="FFFFFF"/>
          </w:rPr>
          <w:t>kapremont@volganet.ru</w:t>
        </w:r>
      </w:hyperlink>
      <w:r>
        <w:rPr>
          <w:rFonts w:ascii="Roboto" w:hAnsi="Roboto"/>
          <w:color w:val="000000"/>
          <w:shd w:val="clear" w:color="auto" w:fill="FFFFFF"/>
        </w:rPr>
        <w:t xml:space="preserve"> с письменным заявлением о предоставлении рассрочки. </w:t>
      </w:r>
      <w:r>
        <w:rPr>
          <w:rFonts w:ascii="Roboto" w:hAnsi="Roboto"/>
          <w:color w:val="000000"/>
        </w:rPr>
        <w:br/>
      </w:r>
      <w:r>
        <w:rPr>
          <w:rFonts w:ascii="Roboto" w:hAnsi="Roboto"/>
          <w:color w:val="000000"/>
        </w:rPr>
        <w:br/>
      </w:r>
      <w:hyperlink r:id="rId7" w:tgtFrame="_blank" w:tooltip="https://fond34.ru/data/docs/Заявление на рассрочку 2024.docx" w:history="1">
        <w:r>
          <w:rPr>
            <w:rStyle w:val="a4"/>
            <w:rFonts w:ascii="Roboto" w:hAnsi="Roboto"/>
            <w:shd w:val="clear" w:color="auto" w:fill="FFFFFF"/>
          </w:rPr>
          <w:t>Бланк заявления на предоставление рассрочки</w:t>
        </w:r>
      </w:hyperlink>
      <w:r>
        <w:rPr>
          <w:rFonts w:ascii="Roboto" w:hAnsi="Roboto"/>
          <w:color w:val="000000"/>
          <w:shd w:val="clear" w:color="auto" w:fill="FFFFFF"/>
        </w:rPr>
        <w:t xml:space="preserve"> размещен на официальном сайте фонда: </w:t>
      </w:r>
      <w:hyperlink r:id="rId8" w:tgtFrame="_blank" w:tooltip="https://fond34.ru/" w:history="1">
        <w:r>
          <w:rPr>
            <w:rStyle w:val="a4"/>
            <w:rFonts w:ascii="Roboto" w:hAnsi="Roboto"/>
            <w:shd w:val="clear" w:color="auto" w:fill="FFFFFF"/>
          </w:rPr>
          <w:t>fond34.ru</w:t>
        </w:r>
      </w:hyperlink>
      <w:r>
        <w:rPr>
          <w:rFonts w:ascii="Roboto" w:hAnsi="Roboto"/>
          <w:color w:val="000000"/>
          <w:shd w:val="clear" w:color="auto" w:fill="FFFFFF"/>
        </w:rPr>
        <w:t>.</w:t>
      </w:r>
      <w:r>
        <w:rPr>
          <w:rFonts w:ascii="Roboto" w:hAnsi="Roboto"/>
          <w:color w:val="000000"/>
        </w:rPr>
        <w:br/>
      </w:r>
      <w:r>
        <w:rPr>
          <w:rFonts w:ascii="Roboto" w:hAnsi="Roboto"/>
          <w:color w:val="000000"/>
        </w:rPr>
        <w:br/>
      </w:r>
      <w:r>
        <w:rPr>
          <w:rStyle w:val="a3"/>
          <w:rFonts w:ascii="Roboto" w:hAnsi="Roboto"/>
          <w:color w:val="000000"/>
          <w:shd w:val="clear" w:color="auto" w:fill="FFFFFF"/>
        </w:rPr>
        <w:t>Для заключения рассрочки необходимо предоставить документы:</w:t>
      </w:r>
    </w:p>
    <w:p w:rsidR="00EB6674" w:rsidRPr="00BC2346" w:rsidRDefault="00EB6674" w:rsidP="00EB6674">
      <w:pPr>
        <w:rPr>
          <w:rFonts w:ascii="Times New Roman" w:hAnsi="Times New Roman"/>
        </w:rPr>
      </w:pPr>
      <w:r>
        <w:rPr>
          <w:rFonts w:ascii="Roboto" w:hAnsi="Roboto"/>
          <w:color w:val="000000"/>
          <w:shd w:val="clear" w:color="auto" w:fill="FFFFFF"/>
        </w:rPr>
        <w:t>- паспорт;</w:t>
      </w:r>
    </w:p>
    <w:p w:rsidR="00EB6674" w:rsidRPr="00BC2346" w:rsidRDefault="00EB6674" w:rsidP="00EB6674">
      <w:pPr>
        <w:rPr>
          <w:rFonts w:ascii="Times New Roman" w:hAnsi="Times New Roman"/>
        </w:rPr>
      </w:pPr>
      <w:r>
        <w:rPr>
          <w:rFonts w:ascii="Roboto" w:hAnsi="Roboto"/>
          <w:color w:val="000000"/>
          <w:shd w:val="clear" w:color="auto" w:fill="FFFFFF"/>
        </w:rPr>
        <w:t>- документ, подтверждающий право собственности;</w:t>
      </w:r>
    </w:p>
    <w:p w:rsidR="00EB6674" w:rsidRDefault="00EB6674" w:rsidP="00EB6674">
      <w:pP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Roboto" w:hAnsi="Roboto"/>
          <w:color w:val="000000"/>
          <w:shd w:val="clear" w:color="auto" w:fill="FFFFFF"/>
        </w:rPr>
        <w:t>- заявление.</w:t>
      </w:r>
      <w:r>
        <w:rPr>
          <w:rFonts w:ascii="Roboto" w:hAnsi="Roboto"/>
          <w:color w:val="000000"/>
        </w:rPr>
        <w:br/>
      </w:r>
      <w:r>
        <w:rPr>
          <w:rFonts w:ascii="Roboto" w:hAnsi="Roboto"/>
          <w:color w:val="000000"/>
          <w:shd w:val="clear" w:color="auto" w:fill="FFFFFF"/>
        </w:rPr>
        <w:t> </w:t>
      </w:r>
      <w:r>
        <w:rPr>
          <w:rFonts w:ascii="Roboto" w:hAnsi="Roboto"/>
          <w:color w:val="000000"/>
        </w:rPr>
        <w:br/>
      </w:r>
      <w:r>
        <w:rPr>
          <w:rFonts w:ascii="Roboto" w:hAnsi="Roboto"/>
          <w:color w:val="000000"/>
          <w:shd w:val="clear" w:color="auto" w:fill="FFFFFF"/>
        </w:rPr>
        <w:t xml:space="preserve">Ежемесячная оплата </w:t>
      </w:r>
      <w:r>
        <w:rPr>
          <w:rFonts w:ascii="Roboto" w:hAnsi="Roboto"/>
          <w:color w:val="000000"/>
        </w:rPr>
        <w:br/>
      </w:r>
      <w:r>
        <w:rPr>
          <w:rFonts w:ascii="Roboto" w:hAnsi="Roboto"/>
          <w:color w:val="000000"/>
          <w:shd w:val="clear" w:color="auto" w:fill="FFFFFF"/>
        </w:rPr>
        <w:t xml:space="preserve">минимального взноса за капитальный ремонт – </w:t>
      </w:r>
      <w:ins w:id="1" w:author="Unknown">
        <w:r>
          <w:rPr>
            <w:rFonts w:ascii="Roboto" w:hAnsi="Roboto"/>
            <w:color w:val="000000"/>
            <w:shd w:val="clear" w:color="auto" w:fill="FFFFFF"/>
          </w:rPr>
          <w:t>обязанность каждого владельца помещения в многоквартирном доме.</w:t>
        </w:r>
      </w:ins>
    </w:p>
    <w:p w:rsidR="005D0305" w:rsidRDefault="005D0305"/>
    <w:sectPr w:rsidR="005D0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Sitka Small"/>
    <w:charset w:val="00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6F5"/>
    <w:rsid w:val="005D0305"/>
    <w:rsid w:val="00D656F5"/>
    <w:rsid w:val="00EB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6D3F5"/>
  <w15:chartTrackingRefBased/>
  <w15:docId w15:val="{BC5D6C33-EAA3-4CA5-826D-AE9AEFEB2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B6674"/>
    <w:rPr>
      <w:b/>
      <w:bCs/>
    </w:rPr>
  </w:style>
  <w:style w:type="character" w:styleId="a4">
    <w:name w:val="Hyperlink"/>
    <w:basedOn w:val="a0"/>
    <w:uiPriority w:val="99"/>
    <w:unhideWhenUsed/>
    <w:rsid w:val="00EB66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nd34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ond34.ru/data/docs/%D0%97%D0%B0%D1%8F%D0%B2%D0%BB%D0%B5%D0%BD%D0%B8%D0%B5%20%D0%BD%D0%B0%20%D1%80%D0%B0%D1%81%D1%81%D1%80%D0%BE%D1%87%D0%BA%D1%83%202024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apremont@volganet.ru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1407</Characters>
  <Application>Microsoft Office Word</Application>
  <DocSecurity>0</DocSecurity>
  <Lines>11</Lines>
  <Paragraphs>3</Paragraphs>
  <ScaleCrop>false</ScaleCrop>
  <Company>diakov.net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Колотеева Дарья Алексеевна</dc:creator>
  <cp:keywords/>
  <dc:description/>
  <cp:lastModifiedBy>Колотеева Дарья Алексеевна</cp:lastModifiedBy>
  <cp:revision>2</cp:revision>
  <dcterms:created xsi:type="dcterms:W3CDTF">2025-02-21T12:49:00Z</dcterms:created>
  <dcterms:modified xsi:type="dcterms:W3CDTF">2025-02-21T12:50:00Z</dcterms:modified>
</cp:coreProperties>
</file>